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A37523" w:rsidRPr="002F6BF3" w:rsidRDefault="00A37523" w:rsidP="00BF262E">
      <w:pPr>
        <w:pStyle w:val="Nadpis6"/>
        <w:rPr>
          <w:sz w:val="28"/>
          <w:szCs w:val="28"/>
        </w:rPr>
      </w:pPr>
    </w:p>
    <w:p w14:paraId="4B3D447C" w14:textId="58227307" w:rsidR="00D42EFA" w:rsidRDefault="00DE4C29" w:rsidP="00D42EFA">
      <w:pPr>
        <w:pStyle w:val="Nadpis6"/>
        <w:ind w:left="0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Cenová ponuka</w:t>
      </w:r>
    </w:p>
    <w:p w14:paraId="2415DD7F" w14:textId="2079C19F" w:rsidR="00AF32AC" w:rsidRPr="00AF32AC" w:rsidRDefault="00AF32AC" w:rsidP="00AF32AC">
      <w:pPr>
        <w:jc w:val="center"/>
        <w:rPr>
          <w:rFonts w:asciiTheme="minorHAnsi" w:hAnsiTheme="minorHAnsi" w:cstheme="minorHAnsi"/>
          <w:sz w:val="22"/>
          <w:szCs w:val="22"/>
        </w:rPr>
      </w:pPr>
      <w:r w:rsidRPr="00AF32AC">
        <w:rPr>
          <w:rFonts w:asciiTheme="minorHAnsi" w:hAnsiTheme="minorHAnsi" w:cstheme="minorHAnsi"/>
          <w:sz w:val="22"/>
          <w:szCs w:val="22"/>
        </w:rPr>
        <w:t>Návrh na plnenie kritéria</w:t>
      </w:r>
    </w:p>
    <w:p w14:paraId="760B2CD9" w14:textId="77777777" w:rsidR="00BE305C" w:rsidRPr="00BE305C" w:rsidRDefault="00BE305C" w:rsidP="00BE305C"/>
    <w:p w14:paraId="08792596" w14:textId="77777777" w:rsidR="00D42EFA" w:rsidRDefault="00D42EFA" w:rsidP="00D42EFA"/>
    <w:tbl>
      <w:tblPr>
        <w:tblW w:w="85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5"/>
        <w:gridCol w:w="6809"/>
        <w:gridCol w:w="567"/>
      </w:tblGrid>
      <w:tr w:rsidR="00D42EFA" w14:paraId="63F66C2B" w14:textId="77777777" w:rsidTr="00BE305C">
        <w:trPr>
          <w:trHeight w:val="284"/>
          <w:jc w:val="center"/>
        </w:trPr>
        <w:tc>
          <w:tcPr>
            <w:tcW w:w="8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A3AB7C" w14:textId="77777777" w:rsidR="00D42EFA" w:rsidRDefault="00D42EFA" w:rsidP="00ED5A71">
            <w:pPr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Uchádzač</w:t>
            </w:r>
          </w:p>
        </w:tc>
      </w:tr>
      <w:tr w:rsidR="00D42EFA" w14:paraId="3EDCC5D8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FA08954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Názov</w:t>
            </w:r>
          </w:p>
        </w:tc>
        <w:tc>
          <w:tcPr>
            <w:tcW w:w="680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14:paraId="4CC1684E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32CB5DDD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42EFA" w14:paraId="19D6DA12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69ED226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en-US"/>
              </w:rPr>
              <w:t>Adresa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14:paraId="05F0DE1D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0485BE01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42EFA" w14:paraId="3CCFC6D0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278B6BC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  <w:t>Štatutár (i)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14:paraId="4C072E1A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4A807330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42EFA" w14:paraId="01D8D436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A0AF341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en-US"/>
              </w:rPr>
              <w:t>IČO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14:paraId="6122C859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0E6CDFF8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42EFA" w14:paraId="2DC8EC2E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651C80C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eastAsia="en-US"/>
              </w:rPr>
              <w:t>DIČ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14:paraId="3A74698D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14:paraId="1F021413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lang w:eastAsia="en-US"/>
              </w:rPr>
            </w:pPr>
          </w:p>
        </w:tc>
      </w:tr>
      <w:tr w:rsidR="00D42EFA" w14:paraId="3CD592CA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95AEF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  <w:t>Telefón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7C23B79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7050B9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  <w:tr w:rsidR="00D42EFA" w14:paraId="2881B06D" w14:textId="77777777" w:rsidTr="00BE305C">
        <w:trPr>
          <w:trHeight w:val="284"/>
          <w:jc w:val="center"/>
        </w:trPr>
        <w:tc>
          <w:tcPr>
            <w:tcW w:w="118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6D1118" w14:textId="77777777" w:rsidR="00D42EFA" w:rsidRDefault="00D42EFA">
            <w:pPr>
              <w:spacing w:line="276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eastAsia="en-US"/>
              </w:rPr>
              <w:t>e-mail</w:t>
            </w:r>
          </w:p>
        </w:tc>
        <w:tc>
          <w:tcPr>
            <w:tcW w:w="68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3B35AB06" w14:textId="77777777" w:rsidR="00D42EFA" w:rsidRDefault="00D42EFA" w:rsidP="00ED5A71">
            <w:pPr>
              <w:jc w:val="right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4EECED6" w14:textId="77777777" w:rsidR="00D42EFA" w:rsidRDefault="00D42E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eastAsia="en-US"/>
              </w:rPr>
            </w:pPr>
          </w:p>
        </w:tc>
      </w:tr>
    </w:tbl>
    <w:p w14:paraId="125A006B" w14:textId="77777777" w:rsidR="00D42EFA" w:rsidRDefault="00D42EFA" w:rsidP="00D42EFA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sz w:val="22"/>
          <w:szCs w:val="22"/>
          <w:lang w:val="en-US"/>
        </w:rPr>
      </w:pPr>
    </w:p>
    <w:p w14:paraId="0A17D971" w14:textId="77777777" w:rsidR="00BE305C" w:rsidRDefault="00BE305C" w:rsidP="63E15C01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</w:pPr>
    </w:p>
    <w:p w14:paraId="484CD9D2" w14:textId="77777777" w:rsidR="00BE305C" w:rsidRDefault="00BE305C" w:rsidP="63E15C01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</w:pPr>
    </w:p>
    <w:p w14:paraId="72A3D3EC" w14:textId="4FFD6D09" w:rsidR="00E4456E" w:rsidRPr="00D42EFA" w:rsidRDefault="008F746D" w:rsidP="63E15C01">
      <w:pPr>
        <w:pStyle w:val="Normlnywebov"/>
        <w:suppressAutoHyphens/>
        <w:spacing w:line="230" w:lineRule="auto"/>
        <w:jc w:val="center"/>
        <w:rPr>
          <w:rFonts w:asciiTheme="minorHAnsi" w:eastAsia="Arial" w:hAnsiTheme="minorHAnsi" w:cstheme="minorHAnsi"/>
          <w:i/>
          <w:iCs/>
          <w:sz w:val="28"/>
          <w:szCs w:val="28"/>
        </w:rPr>
      </w:pPr>
      <w:r w:rsidRPr="00D42EFA"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  <w:t>Humanizácia vnútrobloku Čajkovského, TRNAVA</w:t>
      </w:r>
      <w:r w:rsidR="00D42EFA" w:rsidRPr="00D42EFA"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  <w:t xml:space="preserve"> - PD</w:t>
      </w:r>
    </w:p>
    <w:p w14:paraId="4B94D5A5" w14:textId="77777777" w:rsidR="00E4456E" w:rsidRPr="00DA6702" w:rsidRDefault="00E4456E" w:rsidP="4D977375">
      <w:pPr>
        <w:suppressAutoHyphens/>
        <w:spacing w:line="230" w:lineRule="auto"/>
        <w:jc w:val="both"/>
        <w:rPr>
          <w:rFonts w:ascii="Arial" w:hAnsi="Arial" w:cs="Arial"/>
          <w:b/>
          <w:sz w:val="14"/>
          <w:szCs w:val="20"/>
        </w:rPr>
      </w:pPr>
    </w:p>
    <w:tbl>
      <w:tblPr>
        <w:tblW w:w="9788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  <w:gridCol w:w="569"/>
        <w:gridCol w:w="569"/>
      </w:tblGrid>
      <w:tr w:rsidR="008F746D" w:rsidRPr="00A907CA" w14:paraId="7FB9B9BA" w14:textId="77777777" w:rsidTr="00595322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C75BB01" w14:textId="0DE34A0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5.1.1. Geodetické zameranie územia </w:t>
            </w:r>
            <w:r w:rsidRPr="00D42EFA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vrátane vyjadrení dotknutých správcov inžinierskych sietí, </w:t>
            </w:r>
          </w:p>
        </w:tc>
        <w:tc>
          <w:tcPr>
            <w:tcW w:w="569" w:type="dxa"/>
            <w:vAlign w:val="center"/>
          </w:tcPr>
          <w:p w14:paraId="3B93EBC2" w14:textId="77777777" w:rsidR="008F746D" w:rsidRPr="00A907CA" w:rsidRDefault="008F746D" w:rsidP="00595322"/>
        </w:tc>
        <w:tc>
          <w:tcPr>
            <w:tcW w:w="569" w:type="dxa"/>
            <w:vAlign w:val="center"/>
          </w:tcPr>
          <w:p w14:paraId="34C83583" w14:textId="77777777" w:rsidR="008F746D" w:rsidRPr="00A907CA" w:rsidRDefault="008F746D" w:rsidP="00595322"/>
        </w:tc>
      </w:tr>
      <w:tr w:rsidR="008F746D" w:rsidRPr="00A907CA" w14:paraId="2475F127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3171E4B" w14:textId="77777777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Geodetické zameranie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1D153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5230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453B635A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8366D5" w14:textId="77777777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0CE401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C00C" w14:textId="63FF7DFF" w:rsidR="008F746D" w:rsidRPr="00A907CA" w:rsidRDefault="00283378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37F14B77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5F491E" w14:textId="77777777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84BA12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2AE4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3AD3A4EB" w14:textId="77777777" w:rsidTr="00283378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3EE8D784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5.1.1.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5A0C124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31E41EC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100543F9" w14:textId="228FD5C4" w:rsidR="4D977375" w:rsidRDefault="4D977375" w:rsidP="00AB2655">
      <w:pPr>
        <w:spacing w:line="230" w:lineRule="auto"/>
        <w:ind w:left="709" w:hanging="709"/>
        <w:jc w:val="both"/>
        <w:rPr>
          <w:ins w:id="0" w:author="Ing. Miroslav Lalík" w:date="2022-06-21T08:55:00Z"/>
          <w:rFonts w:ascii="Arial" w:eastAsia="Arial" w:hAnsi="Arial" w:cs="Arial"/>
          <w:b/>
          <w:bCs/>
          <w:sz w:val="14"/>
          <w:szCs w:val="14"/>
        </w:rPr>
      </w:pPr>
    </w:p>
    <w:p w14:paraId="03087FAC" w14:textId="78169730" w:rsidR="008F3A1D" w:rsidRDefault="008F3A1D" w:rsidP="00AB2655">
      <w:pPr>
        <w:spacing w:line="230" w:lineRule="auto"/>
        <w:ind w:left="709" w:hanging="709"/>
        <w:jc w:val="both"/>
        <w:rPr>
          <w:ins w:id="1" w:author="Ing. Miroslav Lalík" w:date="2022-06-21T08:55:00Z"/>
          <w:rFonts w:ascii="Arial" w:eastAsia="Arial" w:hAnsi="Arial" w:cs="Arial"/>
          <w:b/>
          <w:bCs/>
          <w:sz w:val="14"/>
          <w:szCs w:val="14"/>
        </w:rPr>
      </w:pPr>
    </w:p>
    <w:p w14:paraId="15B30501" w14:textId="77777777" w:rsidR="008F3A1D" w:rsidRDefault="008F3A1D" w:rsidP="00AB2655">
      <w:pPr>
        <w:spacing w:line="230" w:lineRule="auto"/>
        <w:ind w:left="709" w:hanging="709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W w:w="85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3"/>
        <w:gridCol w:w="2694"/>
        <w:gridCol w:w="283"/>
      </w:tblGrid>
      <w:tr w:rsidR="00283378" w:rsidRPr="00A907CA" w14:paraId="228E1338" w14:textId="77777777" w:rsidTr="00283378">
        <w:trPr>
          <w:trHeight w:val="284"/>
        </w:trPr>
        <w:tc>
          <w:tcPr>
            <w:tcW w:w="8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56B5AFB" w14:textId="66ED7386" w:rsidR="00283378" w:rsidRPr="00A907CA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5.1.2. H</w:t>
            </w:r>
            <w:r w:rsidRPr="00D42EFA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ydrogeologický </w:t>
            </w:r>
            <w:r w:rsidR="00E81F38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>prieskum</w:t>
            </w:r>
            <w:r w:rsidRPr="00D42EFA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, dendrologický prieskum, </w:t>
            </w:r>
          </w:p>
        </w:tc>
      </w:tr>
      <w:tr w:rsidR="00283378" w:rsidRPr="00A907CA" w14:paraId="678C6A07" w14:textId="77777777" w:rsidTr="00283378">
        <w:trPr>
          <w:trHeight w:val="284"/>
        </w:trPr>
        <w:tc>
          <w:tcPr>
            <w:tcW w:w="56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EE49C9" w14:textId="77777777" w:rsidR="00283378" w:rsidRPr="00C17384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8337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Hydrogeologický prieskum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917CE3" w14:textId="71C81CF7" w:rsidR="00283378" w:rsidRPr="00A907CA" w:rsidRDefault="00283378" w:rsidP="00AB702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D447" w14:textId="77777777" w:rsidR="00283378" w:rsidRPr="00A907CA" w:rsidRDefault="00283378" w:rsidP="00AB702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283378" w:rsidRPr="00A907CA" w14:paraId="3F8950B9" w14:textId="77777777" w:rsidTr="00283378">
        <w:trPr>
          <w:trHeight w:val="284"/>
        </w:trPr>
        <w:tc>
          <w:tcPr>
            <w:tcW w:w="56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CC7E44" w14:textId="77777777" w:rsidR="00283378" w:rsidRPr="00C17384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Dendrologický prieskum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4A383" w14:textId="77777777" w:rsidR="00283378" w:rsidRPr="00A907CA" w:rsidRDefault="00283378" w:rsidP="00AB702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1A3E6" w14:textId="77777777" w:rsidR="00283378" w:rsidRPr="00A907CA" w:rsidRDefault="00283378" w:rsidP="00AB702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283378" w:rsidRPr="00A907CA" w14:paraId="78FF3F93" w14:textId="77777777" w:rsidTr="00283378">
        <w:trPr>
          <w:trHeight w:val="284"/>
        </w:trPr>
        <w:tc>
          <w:tcPr>
            <w:tcW w:w="56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D376545" w14:textId="77777777" w:rsidR="00283378" w:rsidRPr="00C17384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34FDA1" w14:textId="77777777" w:rsidR="00283378" w:rsidRPr="00A907CA" w:rsidRDefault="00283378" w:rsidP="00AB702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2E31A" w14:textId="77777777" w:rsidR="00283378" w:rsidRPr="00A907CA" w:rsidRDefault="00283378" w:rsidP="00AB702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283378" w:rsidRPr="00A907CA" w14:paraId="6F9F04B3" w14:textId="77777777" w:rsidTr="00283378">
        <w:trPr>
          <w:trHeight w:val="284"/>
        </w:trPr>
        <w:tc>
          <w:tcPr>
            <w:tcW w:w="56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36D027" w14:textId="77777777" w:rsidR="00283378" w:rsidRPr="00C17384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DC5BC9" w14:textId="77777777" w:rsidR="00283378" w:rsidRPr="00A907CA" w:rsidRDefault="00283378" w:rsidP="00AB702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EBFC" w14:textId="77777777" w:rsidR="00283378" w:rsidRPr="00A907CA" w:rsidRDefault="00283378" w:rsidP="00AB702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283378" w:rsidRPr="00A907CA" w14:paraId="0C8FFC60" w14:textId="77777777" w:rsidTr="00283378">
        <w:trPr>
          <w:trHeight w:val="284"/>
        </w:trPr>
        <w:tc>
          <w:tcPr>
            <w:tcW w:w="56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42844548" w14:textId="4B180059" w:rsidR="00283378" w:rsidRPr="00A907CA" w:rsidRDefault="00283378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5.1.2.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762B78A" w14:textId="77777777" w:rsidR="00283378" w:rsidRPr="00A907CA" w:rsidRDefault="00283378" w:rsidP="00AB702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2827E9" w14:textId="77777777" w:rsidR="00283378" w:rsidRPr="00A907CA" w:rsidRDefault="00283378" w:rsidP="00AB702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23E1F82" w14:textId="0FD3A573" w:rsidR="00283378" w:rsidRDefault="00283378" w:rsidP="00AB2655">
      <w:pPr>
        <w:spacing w:line="230" w:lineRule="auto"/>
        <w:ind w:left="709" w:hanging="709"/>
        <w:jc w:val="both"/>
        <w:rPr>
          <w:ins w:id="2" w:author="Ing. Miroslav Lalík" w:date="2022-06-21T08:55:00Z"/>
          <w:rFonts w:ascii="Arial" w:eastAsia="Arial" w:hAnsi="Arial" w:cs="Arial"/>
          <w:b/>
          <w:bCs/>
          <w:sz w:val="14"/>
          <w:szCs w:val="14"/>
        </w:rPr>
      </w:pPr>
    </w:p>
    <w:p w14:paraId="457ED517" w14:textId="2DC1A28E" w:rsidR="008F3A1D" w:rsidRDefault="008F3A1D" w:rsidP="00AB2655">
      <w:pPr>
        <w:spacing w:line="230" w:lineRule="auto"/>
        <w:ind w:left="709" w:hanging="709"/>
        <w:jc w:val="both"/>
        <w:rPr>
          <w:ins w:id="3" w:author="Ing. Miroslav Lalík" w:date="2022-06-21T08:55:00Z"/>
          <w:rFonts w:ascii="Arial" w:eastAsia="Arial" w:hAnsi="Arial" w:cs="Arial"/>
          <w:b/>
          <w:bCs/>
          <w:sz w:val="14"/>
          <w:szCs w:val="14"/>
        </w:rPr>
      </w:pPr>
    </w:p>
    <w:p w14:paraId="7885FB32" w14:textId="77777777" w:rsidR="008F3A1D" w:rsidRDefault="008F3A1D" w:rsidP="00AB2655">
      <w:pPr>
        <w:spacing w:line="230" w:lineRule="auto"/>
        <w:ind w:left="709" w:hanging="709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W w:w="9788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  <w:gridCol w:w="569"/>
        <w:gridCol w:w="569"/>
      </w:tblGrid>
      <w:tr w:rsidR="008F746D" w:rsidRPr="00A907CA" w14:paraId="45F1DB77" w14:textId="77777777" w:rsidTr="00595322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05A078C" w14:textId="53C93FB6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5.1.</w:t>
            </w:r>
            <w:r w:rsidR="002833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44481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Ideová štúdia</w:t>
            </w:r>
          </w:p>
        </w:tc>
        <w:tc>
          <w:tcPr>
            <w:tcW w:w="569" w:type="dxa"/>
            <w:vAlign w:val="center"/>
          </w:tcPr>
          <w:p w14:paraId="18E03152" w14:textId="77777777" w:rsidR="008F746D" w:rsidRPr="00A907CA" w:rsidRDefault="008F746D" w:rsidP="00595322"/>
        </w:tc>
        <w:tc>
          <w:tcPr>
            <w:tcW w:w="569" w:type="dxa"/>
            <w:vAlign w:val="center"/>
          </w:tcPr>
          <w:p w14:paraId="6BD0D7C0" w14:textId="77777777" w:rsidR="008F746D" w:rsidRPr="00A907CA" w:rsidRDefault="008F746D" w:rsidP="00595322"/>
        </w:tc>
      </w:tr>
      <w:tr w:rsidR="008F746D" w:rsidRPr="00A907CA" w14:paraId="0368E661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7D33E1" w14:textId="6F177029" w:rsidR="008F746D" w:rsidRPr="00A907CA" w:rsidRDefault="00D42EFA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Ideová štúdia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3C1BCC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51E0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D42EFA" w:rsidRPr="00A907CA" w14:paraId="089E089F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8E8A6D" w14:textId="79BAFAB6" w:rsidR="00D42EFA" w:rsidRPr="00A907CA" w:rsidRDefault="00622479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008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Verejné prerokovanie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61448D" w14:textId="77777777" w:rsidR="00D42EFA" w:rsidRPr="00A907CA" w:rsidRDefault="00D42EFA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9D9B" w14:textId="65E9B5E7" w:rsidR="00D42EFA" w:rsidRPr="00A907CA" w:rsidRDefault="00622479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D42EFA" w:rsidRPr="00A907CA" w14:paraId="7AD2AEBA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3EDF28" w14:textId="0BB09E79" w:rsidR="00D42EFA" w:rsidRPr="00A907CA" w:rsidRDefault="00622479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vizualizácie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03BC59" w14:textId="77777777" w:rsidR="00D42EFA" w:rsidRPr="00A907CA" w:rsidRDefault="00D42EFA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92BA" w14:textId="6FD1FD27" w:rsidR="00D42EFA" w:rsidRPr="00A907CA" w:rsidRDefault="00622479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D42EFA" w:rsidRPr="00A907CA" w14:paraId="2005AF95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0CE48D" w14:textId="540155A4" w:rsidR="00D42EFA" w:rsidRPr="00A907CA" w:rsidRDefault="00D42EFA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A8FB6C" w14:textId="77777777" w:rsidR="00D42EFA" w:rsidRPr="00A907CA" w:rsidRDefault="00D42EFA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1E00" w14:textId="12235073" w:rsidR="00D42EFA" w:rsidRPr="00A907CA" w:rsidRDefault="00622479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4709F557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5ACF35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CC1865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A300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5A1DCECD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6415E93D" w14:textId="04DF560A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5.1.</w:t>
            </w:r>
            <w:r w:rsidR="00283378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7A1B2CF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558D62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32E58D3" w14:textId="60000E27" w:rsidR="008F746D" w:rsidRDefault="008F746D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</w:p>
    <w:p w14:paraId="7D2BE53A" w14:textId="1805D3F7" w:rsidR="00E365F9" w:rsidRDefault="00E365F9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</w:p>
    <w:p w14:paraId="32A161CE" w14:textId="4702B6A8" w:rsidR="00E365F9" w:rsidRDefault="00E365F9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ins w:id="4" w:author="Ing. Miroslav Lalík" w:date="2022-06-21T08:55:00Z"/>
          <w:rFonts w:ascii="Arial" w:hAnsi="Arial" w:cs="Arial"/>
          <w:color w:val="000000"/>
          <w:sz w:val="20"/>
          <w:szCs w:val="20"/>
        </w:rPr>
      </w:pPr>
    </w:p>
    <w:p w14:paraId="4E2630DC" w14:textId="2A2D3BFE" w:rsidR="008F3A1D" w:rsidRDefault="008F3A1D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ins w:id="5" w:author="Ing. Miroslav Lalík" w:date="2022-06-21T08:55:00Z"/>
          <w:rFonts w:ascii="Arial" w:hAnsi="Arial" w:cs="Arial"/>
          <w:color w:val="000000"/>
          <w:sz w:val="20"/>
          <w:szCs w:val="20"/>
        </w:rPr>
      </w:pPr>
    </w:p>
    <w:p w14:paraId="24635179" w14:textId="77777777" w:rsidR="008F3A1D" w:rsidRDefault="008F3A1D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</w:p>
    <w:p w14:paraId="38D3803D" w14:textId="77777777" w:rsidR="00E365F9" w:rsidRDefault="00E365F9" w:rsidP="00AB2655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color w:val="000000"/>
          <w:sz w:val="20"/>
          <w:szCs w:val="20"/>
        </w:rPr>
      </w:pPr>
    </w:p>
    <w:tbl>
      <w:tblPr>
        <w:tblW w:w="865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</w:tblGrid>
      <w:tr w:rsidR="008F746D" w:rsidRPr="00A907CA" w14:paraId="6643B78C" w14:textId="77777777" w:rsidTr="00595322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541289F7" w14:textId="6A8D11E0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5.1.</w:t>
            </w:r>
            <w:r w:rsidR="002833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4D6E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</w:t>
            </w:r>
          </w:p>
        </w:tc>
      </w:tr>
      <w:tr w:rsidR="008F746D" w:rsidRPr="00A907CA" w14:paraId="5F205536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4EE56880" w14:textId="77777777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Návrh územia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E6CCE4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313B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622479" w:rsidRPr="00A907CA" w14:paraId="59148246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D04F35" w14:textId="4039A637" w:rsidR="00622479" w:rsidRPr="00C17384" w:rsidRDefault="00622479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Spevnené plochy a chodníky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7B7002" w14:textId="77777777" w:rsidR="00622479" w:rsidRPr="00A907CA" w:rsidRDefault="00622479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4C8B4" w14:textId="492594F5" w:rsidR="00622479" w:rsidRDefault="00D0082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281F6982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71DBF8" w14:textId="41C9089B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Zeleň a krajinno-architektonický projekt</w:t>
            </w:r>
            <w:r w:rsidR="00555C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10B3C1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B3ED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0FD2F6CE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0C0AC6" w14:textId="705F5321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Verejné osvetlenie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063328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6EA8" w14:textId="1405172C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6310B193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84CB6BF" w14:textId="2256A1F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Inžinierske siete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0B86AB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1A53" w14:textId="7090564C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2DE59825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1F74F8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Odhad nákladov stavby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D738A4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4D0A8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1C868108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0A987C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88AD1B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B968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1572D10D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0D6DC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FB6A5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EDA8B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58F74F81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0CAAF4B" w14:textId="6102CF86" w:rsidR="003322CA" w:rsidRPr="00A907CA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5.1.4.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AB3CCB4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C0E3FD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4AAD9C6B" w14:textId="5D356DFC" w:rsidR="008F746D" w:rsidRDefault="008F746D" w:rsidP="008F746D">
      <w:pPr>
        <w:tabs>
          <w:tab w:val="left" w:pos="709"/>
          <w:tab w:val="right" w:pos="6237"/>
          <w:tab w:val="right" w:pos="8505"/>
        </w:tabs>
        <w:suppressAutoHyphens/>
        <w:spacing w:line="230" w:lineRule="auto"/>
        <w:ind w:right="282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865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</w:tblGrid>
      <w:tr w:rsidR="008F746D" w:rsidRPr="00A907CA" w14:paraId="71EF9F4D" w14:textId="77777777" w:rsidTr="00595322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156971B" w14:textId="63759911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5.1.</w:t>
            </w:r>
            <w:r w:rsidR="0028337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192E2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Realizačný projekt (RP) </w:t>
            </w:r>
          </w:p>
        </w:tc>
      </w:tr>
      <w:tr w:rsidR="008F746D" w:rsidRPr="00A907CA" w14:paraId="525F1E12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0BF4B88" w14:textId="77777777" w:rsidR="008F746D" w:rsidRPr="00C17384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Architektonický návrh, drobná architektúra,  mobiliár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1577B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D091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04BA6950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C1F470" w14:textId="69219F9C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Vizualizácie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B4B05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F2F4" w14:textId="4C74F16B" w:rsidR="003322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2029E0BB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61178C0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Chodníky a spevnené plochy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5219EC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920BD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24C44A9A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AD55FE" w14:textId="7B247945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Športové ihriská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C8BE39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7F73" w14:textId="1902605F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59A48092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1479DA" w14:textId="476FF359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Detské ihriská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93869F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06737" w14:textId="0B37CC3F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67DB8" w:rsidRPr="00A907CA" w14:paraId="4EC1747D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85A866" w14:textId="1CAD0907" w:rsidR="00367DB8" w:rsidRPr="00C17384" w:rsidRDefault="00367DB8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Venčovisko</w:t>
            </w:r>
            <w:proofErr w:type="spellEnd"/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9A104C" w14:textId="77777777" w:rsidR="00367DB8" w:rsidRPr="00A907CA" w:rsidRDefault="00367DB8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FF2C6" w14:textId="66FB8729" w:rsidR="00367DB8" w:rsidRPr="00A907CA" w:rsidRDefault="00A176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04AB447F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19F3955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Verejné osvetlenie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72BB9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53ABE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788B22B7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6F7BD4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Inžinierske siete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EE36A1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28452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0E8DB689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BFBA06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eastAsia="Arial" w:hAnsiTheme="minorHAnsi" w:cstheme="minorHAnsi"/>
                <w:sz w:val="22"/>
                <w:szCs w:val="22"/>
              </w:rPr>
              <w:t>Zeleň a krajinno-architektonický projekt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502F41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1977F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5B4EB2EF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A05F9D" w14:textId="4F22511D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Závlahy a  zdroj vody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studňa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0EC91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4B1F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7A323433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A9693F" w14:textId="1552B738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Výtvarné dielo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378ADA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9581" w14:textId="20B5F29E" w:rsidR="003322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1388F76D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C508CC" w14:textId="131079E5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Dopravný projekt, trvalé a dočasné dopravné značenie 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EF2425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A7576" w14:textId="7BBF637C" w:rsidR="003322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3EBC9DF2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5337062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Rozpočet a výkaz výmer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6B5F94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93E6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59EE82E6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041A03" w14:textId="05E857D8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Plán organizácie výstavby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66E1C5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25FF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77A268A7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822A48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9CCEFF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C103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26E3A89F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95C355" w14:textId="77777777" w:rsidR="003322CA" w:rsidRPr="00C17384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7366AE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6C9AC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3322CA" w:rsidRPr="00A907CA" w14:paraId="3737B0B2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6C8AD23" w14:textId="0C67B152" w:rsidR="003322CA" w:rsidRPr="00A907CA" w:rsidRDefault="003322CA" w:rsidP="003322CA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5.1.5.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5BA6D53B" w14:textId="77777777" w:rsidR="003322CA" w:rsidRPr="00A907CA" w:rsidRDefault="003322CA" w:rsidP="003322CA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A4F1725" w14:textId="77777777" w:rsidR="003322CA" w:rsidRPr="00A907CA" w:rsidRDefault="003322CA" w:rsidP="003322CA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19DE8A5F" w14:textId="77DE5018" w:rsidR="006F511F" w:rsidRDefault="006F511F" w:rsidP="006F511F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788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  <w:gridCol w:w="569"/>
        <w:gridCol w:w="569"/>
      </w:tblGrid>
      <w:tr w:rsidR="006F511F" w:rsidRPr="00A907CA" w14:paraId="32A81FAA" w14:textId="77777777" w:rsidTr="00AB702A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96F3056" w14:textId="6CA5EF4A" w:rsidR="006F511F" w:rsidRPr="00A907CA" w:rsidRDefault="006F511F" w:rsidP="00AB702A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5.1.6. Koordinácia projektovej dokumentácie podľa</w:t>
            </w:r>
            <w:r w:rsidRPr="00D066BF">
              <w:rPr>
                <w:rFonts w:ascii="Calibri" w:hAnsi="Calibri"/>
                <w:b/>
                <w:bCs/>
              </w:rPr>
              <w:t xml:space="preserve"> 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5 NV SR č. 396/2006 Z. z. a </w:t>
            </w:r>
            <w:r w:rsidRPr="00D066BF">
              <w:rPr>
                <w:rFonts w:ascii="Calibri" w:hAnsi="Calibri"/>
                <w:b/>
                <w:bCs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12 zákona č. 254/1998 Z. z. + súčinnosť</w:t>
            </w:r>
          </w:p>
        </w:tc>
        <w:tc>
          <w:tcPr>
            <w:tcW w:w="569" w:type="dxa"/>
            <w:vAlign w:val="center"/>
          </w:tcPr>
          <w:p w14:paraId="099E1435" w14:textId="77777777" w:rsidR="006F511F" w:rsidRPr="00A907CA" w:rsidRDefault="006F511F" w:rsidP="00AB702A"/>
        </w:tc>
        <w:tc>
          <w:tcPr>
            <w:tcW w:w="569" w:type="dxa"/>
            <w:vAlign w:val="center"/>
          </w:tcPr>
          <w:p w14:paraId="1079FB3D" w14:textId="77777777" w:rsidR="006F511F" w:rsidRPr="00A907CA" w:rsidRDefault="006F511F" w:rsidP="00AB702A"/>
        </w:tc>
      </w:tr>
      <w:tr w:rsidR="008E4B50" w:rsidRPr="00A907CA" w14:paraId="714987DD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EE2D22" w14:textId="2DBE5390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7384">
              <w:rPr>
                <w:rFonts w:asciiTheme="minorHAnsi" w:hAnsiTheme="minorHAnsi" w:cstheme="minorHAnsi"/>
                <w:sz w:val="22"/>
                <w:szCs w:val="22"/>
              </w:rPr>
              <w:t>Plán bezpečnosti a ochrany zdravia pri práci</w:t>
            </w:r>
            <w:r w:rsidR="00202D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461FA9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539D" w14:textId="690F09B3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E4B50" w:rsidRPr="00A907CA" w14:paraId="02F67CA9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875EDB4" w14:textId="39A945C8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A44906">
              <w:rPr>
                <w:rFonts w:asciiTheme="minorHAnsi" w:hAnsiTheme="minorHAnsi"/>
                <w:sz w:val="22"/>
                <w:szCs w:val="22"/>
              </w:rPr>
              <w:t>lán užívania verejnej práce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- návrh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2CDA18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C466" w14:textId="00F40833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E4B50" w:rsidRPr="00A907CA" w14:paraId="2F11F627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F5C969" w14:textId="0CF20BB3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Kontrolný a skúšobný plán stavby - návrh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3C906B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3975" w14:textId="0DF6D7EF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E4B50" w:rsidRPr="00A907CA" w14:paraId="64F45BD0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FF0DB3" w14:textId="0C3DA67F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BD46B2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FD1E" w14:textId="51C69722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E4B50" w:rsidRPr="00A907CA" w14:paraId="6B09689F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45828C" w14:textId="77777777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AE38F6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BF1D6" w14:textId="77777777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E4B50" w:rsidRPr="00A907CA" w14:paraId="1226EBA4" w14:textId="77777777" w:rsidTr="00AB702A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62FF7958" w14:textId="77777777" w:rsidR="008E4B50" w:rsidRPr="00A907CA" w:rsidRDefault="008E4B50" w:rsidP="008E4B50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5.1.6.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7DDF2039" w14:textId="77777777" w:rsidR="008E4B50" w:rsidRPr="00A907CA" w:rsidRDefault="008E4B50" w:rsidP="008E4B50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E42330" w14:textId="77777777" w:rsidR="008E4B50" w:rsidRPr="00A907CA" w:rsidRDefault="008E4B50" w:rsidP="008E4B50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2C7AB529" w14:textId="77777777" w:rsidR="008E4B50" w:rsidRPr="008E4B50" w:rsidRDefault="008E4B50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788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29"/>
        <w:gridCol w:w="570"/>
        <w:gridCol w:w="569"/>
        <w:gridCol w:w="569"/>
      </w:tblGrid>
      <w:tr w:rsidR="008F746D" w:rsidRPr="00A907CA" w14:paraId="4E1AA322" w14:textId="77777777" w:rsidTr="00595322">
        <w:trPr>
          <w:trHeight w:val="284"/>
        </w:trPr>
        <w:tc>
          <w:tcPr>
            <w:tcW w:w="8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EF71ED6" w14:textId="15DB6340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5.1.</w:t>
            </w:r>
            <w:r w:rsidR="008E4B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4D6E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Súčinnosť v procese prípravy a posudzovania  žiadosti o nenávratný finančný príspevok/grant, ako aj v procese implementácie projektu v celkovom rozsahu maximálne 20 hodín (súčinnosť)</w:t>
            </w:r>
          </w:p>
        </w:tc>
        <w:tc>
          <w:tcPr>
            <w:tcW w:w="569" w:type="dxa"/>
            <w:vAlign w:val="center"/>
          </w:tcPr>
          <w:p w14:paraId="69670355" w14:textId="77777777" w:rsidR="008F746D" w:rsidRPr="00A907CA" w:rsidRDefault="008F746D" w:rsidP="00595322"/>
        </w:tc>
        <w:tc>
          <w:tcPr>
            <w:tcW w:w="569" w:type="dxa"/>
            <w:vAlign w:val="center"/>
          </w:tcPr>
          <w:p w14:paraId="2FF7BD01" w14:textId="77777777" w:rsidR="008F746D" w:rsidRPr="00A907CA" w:rsidRDefault="008F746D" w:rsidP="00595322"/>
        </w:tc>
      </w:tr>
      <w:tr w:rsidR="008F746D" w:rsidRPr="00A907CA" w14:paraId="25C83944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F12C09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33498F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C932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75425880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D499EBA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5B01D0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63E7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3D0D5661" w14:textId="77777777" w:rsidTr="00595322">
        <w:trPr>
          <w:gridAfter w:val="2"/>
          <w:wAfter w:w="1138" w:type="dxa"/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D4A2090" w14:textId="4338A45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5.1.</w:t>
            </w:r>
            <w:r w:rsidR="008E4B5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FCFE3BD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560C90B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4CF3D810" w14:textId="24EB8472" w:rsidR="008E4B50" w:rsidRDefault="008E4B50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A44CC8C" w14:textId="3C680D79" w:rsidR="00E365F9" w:rsidRDefault="00E365F9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ED9A31C" w14:textId="77777777" w:rsidR="00E365F9" w:rsidRPr="008E4B50" w:rsidRDefault="00E365F9" w:rsidP="00AB2655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6663"/>
          <w:tab w:val="left" w:pos="6946"/>
          <w:tab w:val="left" w:pos="7088"/>
          <w:tab w:val="left" w:pos="806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8656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436"/>
        <w:gridCol w:w="569"/>
      </w:tblGrid>
      <w:tr w:rsidR="008F746D" w:rsidRPr="00A907CA" w14:paraId="55171A80" w14:textId="77777777" w:rsidTr="00595322">
        <w:trPr>
          <w:trHeight w:val="284"/>
        </w:trPr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18C0E8D" w14:textId="40D255EE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5.1.</w:t>
            </w:r>
            <w:r w:rsidR="008E4B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Občasný o</w:t>
            </w:r>
            <w:r w:rsidRPr="00A907C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dborný autorský dohľad </w:t>
            </w:r>
          </w:p>
        </w:tc>
      </w:tr>
      <w:tr w:rsidR="008F746D" w:rsidRPr="00A907CA" w14:paraId="4D338D33" w14:textId="77777777" w:rsidTr="00595322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2609430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21E0A8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48A89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168E847F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BCB8DD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0CE03B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317D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11407C53" w14:textId="77777777" w:rsidTr="00595322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47DA7D1" w14:textId="479513E3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5.1.</w:t>
            </w:r>
            <w:r w:rsidR="008E4B5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A907C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139BF929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1B253AA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8F746D" w:rsidRPr="008E4B50" w14:paraId="375F4E19" w14:textId="77777777" w:rsidTr="00A176CA">
        <w:trPr>
          <w:trHeight w:val="244"/>
        </w:trPr>
        <w:tc>
          <w:tcPr>
            <w:tcW w:w="5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EE2E47" w14:textId="2FDDF2C0" w:rsidR="008E4B50" w:rsidRPr="008E4B50" w:rsidRDefault="008E4B50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72477D" w14:textId="77777777" w:rsidR="008F746D" w:rsidRPr="008E4B50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2D5D41" w14:textId="77777777" w:rsidR="008F746D" w:rsidRPr="008E4B50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</w:tc>
      </w:tr>
      <w:tr w:rsidR="008F746D" w:rsidRPr="00A907CA" w14:paraId="6B1594BD" w14:textId="77777777" w:rsidTr="00595322">
        <w:tblPrEx>
          <w:shd w:val="clear" w:color="auto" w:fill="BFBFBF" w:themeFill="background1" w:themeFillShade="BF"/>
        </w:tblPrEx>
        <w:trPr>
          <w:trHeight w:val="487"/>
        </w:trPr>
        <w:tc>
          <w:tcPr>
            <w:tcW w:w="8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E43D37F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CELKOVÁ CENA ZA DIELO</w:t>
            </w:r>
          </w:p>
        </w:tc>
      </w:tr>
      <w:tr w:rsidR="008F746D" w:rsidRPr="00A907CA" w14:paraId="4230379F" w14:textId="77777777" w:rsidTr="00595322">
        <w:tblPrEx>
          <w:shd w:val="clear" w:color="auto" w:fill="BFBFBF" w:themeFill="background1" w:themeFillShade="BF"/>
        </w:tblPrEx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F7FC30" w14:textId="539E1625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  <w:r w:rsidR="000141B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spolu</w:t>
            </w:r>
          </w:p>
        </w:tc>
        <w:tc>
          <w:tcPr>
            <w:tcW w:w="24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929C13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4830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43208811" w14:textId="77777777" w:rsidTr="00595322">
        <w:tblPrEx>
          <w:shd w:val="clear" w:color="auto" w:fill="BFBFBF" w:themeFill="background1" w:themeFillShade="BF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ED2B4F7" w14:textId="77777777" w:rsidR="008F746D" w:rsidRPr="00A907CA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753848" w14:textId="77777777" w:rsidR="008F746D" w:rsidRPr="00A907CA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DFC0" w14:textId="77777777" w:rsidR="008F746D" w:rsidRPr="00A907CA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907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8F746D" w:rsidRPr="00A907CA" w14:paraId="2B59FC5A" w14:textId="77777777" w:rsidTr="00595322">
        <w:tblPrEx>
          <w:shd w:val="clear" w:color="auto" w:fill="BFBFBF" w:themeFill="background1" w:themeFillShade="BF"/>
        </w:tblPrEx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10BA4F" w14:textId="77777777" w:rsidR="008F746D" w:rsidRPr="00CC252C" w:rsidRDefault="008F746D" w:rsidP="00595322">
            <w:pPr>
              <w:tabs>
                <w:tab w:val="num" w:pos="567"/>
              </w:tabs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  <w:r w:rsidRPr="00CC252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Cena celkom s DPH</w:t>
            </w:r>
          </w:p>
        </w:tc>
        <w:tc>
          <w:tcPr>
            <w:tcW w:w="2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C84323" w14:textId="77777777" w:rsidR="008F746D" w:rsidRPr="00CC252C" w:rsidRDefault="008F746D" w:rsidP="00595322">
            <w:pPr>
              <w:tabs>
                <w:tab w:val="num" w:pos="567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56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478C6" w14:textId="77777777" w:rsidR="008F746D" w:rsidRPr="00CC252C" w:rsidRDefault="008F746D" w:rsidP="00595322">
            <w:pPr>
              <w:tabs>
                <w:tab w:val="num" w:pos="567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</w:pPr>
            <w:r w:rsidRPr="00CC252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lightGray"/>
              </w:rPr>
              <w:t>€</w:t>
            </w:r>
          </w:p>
        </w:tc>
      </w:tr>
    </w:tbl>
    <w:p w14:paraId="651F6308" w14:textId="77777777" w:rsidR="00A176CA" w:rsidRPr="00A176CA" w:rsidRDefault="00A176C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0"/>
          <w:szCs w:val="20"/>
        </w:rPr>
      </w:pPr>
    </w:p>
    <w:p w14:paraId="394111C6" w14:textId="25C46D41" w:rsidR="135DB6F2" w:rsidRDefault="0083130A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  <w:r w:rsidRPr="00A176CA">
        <w:rPr>
          <w:rFonts w:asciiTheme="minorHAnsi" w:eastAsia="Arial" w:hAnsiTheme="minorHAnsi" w:cstheme="minorHAnsi"/>
          <w:snapToGrid w:val="0"/>
          <w:sz w:val="22"/>
          <w:szCs w:val="22"/>
        </w:rPr>
        <w:t>V</w:t>
      </w:r>
      <w:r w:rsidR="008E4B50" w:rsidRPr="00A176CA">
        <w:rPr>
          <w:rFonts w:asciiTheme="minorHAnsi" w:eastAsia="Arial" w:hAnsiTheme="minorHAnsi" w:cstheme="minorHAnsi"/>
          <w:snapToGrid w:val="0"/>
          <w:sz w:val="22"/>
          <w:szCs w:val="22"/>
        </w:rPr>
        <w:t xml:space="preserve"> Trnave </w:t>
      </w:r>
      <w:r w:rsidRPr="00A176CA">
        <w:rPr>
          <w:rFonts w:asciiTheme="minorHAnsi" w:eastAsia="Arial" w:hAnsiTheme="minorHAnsi" w:cstheme="minorHAnsi"/>
          <w:snapToGrid w:val="0"/>
          <w:sz w:val="22"/>
          <w:szCs w:val="22"/>
        </w:rPr>
        <w:t>, dňa .....</w:t>
      </w:r>
      <w:r w:rsidR="00692C47" w:rsidRPr="00A176CA">
        <w:rPr>
          <w:rFonts w:asciiTheme="minorHAnsi" w:eastAsia="Arial" w:hAnsiTheme="minorHAnsi" w:cstheme="minorHAnsi"/>
          <w:snapToGrid w:val="0"/>
          <w:sz w:val="22"/>
          <w:szCs w:val="22"/>
        </w:rPr>
        <w:t>...............................</w:t>
      </w:r>
    </w:p>
    <w:p w14:paraId="7BA02A28" w14:textId="4A7E2EAD" w:rsidR="00BE305C" w:rsidRDefault="00BE305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</w:p>
    <w:p w14:paraId="65D17D49" w14:textId="30C03C93" w:rsidR="00BE305C" w:rsidRDefault="00BE305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</w:p>
    <w:p w14:paraId="59E0B22F" w14:textId="77777777" w:rsidR="00BE305C" w:rsidRDefault="00BE305C" w:rsidP="6CEE8B90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napToGrid w:val="0"/>
          <w:sz w:val="22"/>
          <w:szCs w:val="22"/>
        </w:rPr>
      </w:pPr>
    </w:p>
    <w:p w14:paraId="40470F6B" w14:textId="2E2CFF9D" w:rsidR="00ED5A71" w:rsidRPr="00ED5A71" w:rsidRDefault="00ED5A71" w:rsidP="00ED5A7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ED5A71">
        <w:rPr>
          <w:rFonts w:asciiTheme="minorHAnsi" w:eastAsia="Arial" w:hAnsiTheme="minorHAnsi" w:cstheme="minorHAnsi"/>
          <w:sz w:val="22"/>
          <w:szCs w:val="22"/>
        </w:rPr>
        <w:t>..............................................</w:t>
      </w:r>
    </w:p>
    <w:p w14:paraId="0127544A" w14:textId="1F0F6F49" w:rsidR="00ED5A71" w:rsidRPr="00ED5A71" w:rsidRDefault="00ED5A71" w:rsidP="00ED5A7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D5A71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ED5A71">
        <w:rPr>
          <w:rFonts w:asciiTheme="minorHAnsi" w:eastAsia="Arial" w:hAnsiTheme="minorHAnsi" w:cstheme="minorHAnsi"/>
          <w:sz w:val="22"/>
          <w:szCs w:val="22"/>
        </w:rPr>
        <w:t>pečiatka a podpis uchádzača</w:t>
      </w:r>
    </w:p>
    <w:p w14:paraId="5CD95B3F" w14:textId="1263CF7C" w:rsidR="00ED5A71" w:rsidRPr="00ED5A71" w:rsidRDefault="00ED5A71" w:rsidP="00ED5A7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>
        <w:rPr>
          <w:rFonts w:asciiTheme="minorHAnsi" w:eastAsia="Arial" w:hAnsiTheme="minorHAnsi" w:cstheme="minorHAnsi"/>
          <w:sz w:val="22"/>
          <w:szCs w:val="22"/>
        </w:rPr>
        <w:tab/>
      </w:r>
      <w:r w:rsidRPr="00ED5A71">
        <w:rPr>
          <w:rFonts w:asciiTheme="minorHAnsi" w:eastAsia="Arial" w:hAnsiTheme="minorHAnsi" w:cstheme="minorHAnsi"/>
          <w:sz w:val="22"/>
          <w:szCs w:val="22"/>
        </w:rPr>
        <w:t>(v súlade so spôsobom konania uvedeným v obchodnom registri a pod.)</w:t>
      </w:r>
    </w:p>
    <w:p w14:paraId="05402FC5" w14:textId="77777777" w:rsidR="00ED5A71" w:rsidRPr="00ED5A71" w:rsidRDefault="00ED5A71" w:rsidP="00ED5A7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7B2895D" w14:textId="0A75527D" w:rsidR="00ED5A71" w:rsidRPr="00A176CA" w:rsidRDefault="00ED5A71" w:rsidP="00ED5A7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D5A71">
        <w:rPr>
          <w:rFonts w:asciiTheme="minorHAnsi" w:eastAsia="Arial" w:hAnsiTheme="minorHAnsi" w:cstheme="minorHAnsi"/>
          <w:sz w:val="22"/>
          <w:szCs w:val="22"/>
        </w:rPr>
        <w:t>*Ak uchádzač nie je platcom DPH, uvedie pre sadzbu DPH v EUR slovné spojenie "</w:t>
      </w:r>
      <w:proofErr w:type="spellStart"/>
      <w:r w:rsidRPr="00ED5A71">
        <w:rPr>
          <w:rFonts w:asciiTheme="minorHAnsi" w:eastAsia="Arial" w:hAnsiTheme="minorHAnsi" w:cstheme="minorHAnsi"/>
          <w:sz w:val="22"/>
          <w:szCs w:val="22"/>
        </w:rPr>
        <w:t>Neplatca</w:t>
      </w:r>
      <w:proofErr w:type="spellEnd"/>
      <w:r w:rsidRPr="00ED5A71">
        <w:rPr>
          <w:rFonts w:asciiTheme="minorHAnsi" w:eastAsia="Arial" w:hAnsiTheme="minorHAnsi" w:cstheme="minorHAnsi"/>
          <w:sz w:val="22"/>
          <w:szCs w:val="22"/>
        </w:rPr>
        <w:t xml:space="preserve"> DPH".</w:t>
      </w:r>
    </w:p>
    <w:sectPr w:rsidR="00ED5A71" w:rsidRPr="00A176CA" w:rsidSect="00E365F9">
      <w:headerReference w:type="default" r:id="rId8"/>
      <w:footerReference w:type="default" r:id="rId9"/>
      <w:pgSz w:w="11906" w:h="16838"/>
      <w:pgMar w:top="1418" w:right="1021" w:bottom="1418" w:left="1134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B3BE9" w14:textId="77777777" w:rsidR="001B6F58" w:rsidRDefault="001B6F58">
      <w:r>
        <w:separator/>
      </w:r>
    </w:p>
  </w:endnote>
  <w:endnote w:type="continuationSeparator" w:id="0">
    <w:p w14:paraId="3474B6F6" w14:textId="77777777" w:rsidR="001B6F58" w:rsidRDefault="001B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6246000"/>
      <w:docPartObj>
        <w:docPartGallery w:val="Page Numbers (Bottom of Page)"/>
        <w:docPartUnique/>
      </w:docPartObj>
    </w:sdtPr>
    <w:sdtEndPr/>
    <w:sdtContent>
      <w:p w14:paraId="407CE2FB" w14:textId="77777777" w:rsidR="000B5B08" w:rsidRDefault="000B5B0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13">
          <w:rPr>
            <w:noProof/>
          </w:rPr>
          <w:t>2</w:t>
        </w:r>
        <w:r>
          <w:fldChar w:fldCharType="end"/>
        </w:r>
      </w:p>
    </w:sdtContent>
  </w:sdt>
  <w:p w14:paraId="384BA73E" w14:textId="77777777" w:rsidR="006C6426" w:rsidRDefault="008F3A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7EF68" w14:textId="77777777" w:rsidR="001B6F58" w:rsidRDefault="001B6F58">
      <w:r>
        <w:separator/>
      </w:r>
    </w:p>
  </w:footnote>
  <w:footnote w:type="continuationSeparator" w:id="0">
    <w:p w14:paraId="3507F9AC" w14:textId="77777777" w:rsidR="001B6F58" w:rsidRDefault="001B6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3F2EB" w14:textId="77777777" w:rsidR="00794761" w:rsidRPr="00AB308F" w:rsidRDefault="00BF262E" w:rsidP="00794761">
    <w:pPr>
      <w:pStyle w:val="Hlavika"/>
      <w:rPr>
        <w:rFonts w:ascii="Arial" w:hAnsi="Arial" w:cs="Arial"/>
        <w:szCs w:val="20"/>
      </w:rPr>
    </w:pPr>
    <w:r w:rsidRPr="00AB308F">
      <w:rPr>
        <w:rFonts w:ascii="Arial" w:hAnsi="Arial" w:cs="Arial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BE00BE"/>
    <w:multiLevelType w:val="hybridMultilevel"/>
    <w:tmpl w:val="4CA83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B675A"/>
    <w:multiLevelType w:val="hybridMultilevel"/>
    <w:tmpl w:val="4AEC9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57365"/>
    <w:multiLevelType w:val="hybridMultilevel"/>
    <w:tmpl w:val="7F683E78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9EB08D9"/>
    <w:multiLevelType w:val="hybridMultilevel"/>
    <w:tmpl w:val="3C1424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68D2D1C"/>
    <w:multiLevelType w:val="hybridMultilevel"/>
    <w:tmpl w:val="6428B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D3DAD"/>
    <w:multiLevelType w:val="hybridMultilevel"/>
    <w:tmpl w:val="C700C1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E2A8068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14F9B"/>
    <w:multiLevelType w:val="hybridMultilevel"/>
    <w:tmpl w:val="FDC4EF9A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6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ng. Miroslav Lalík">
    <w15:presenceInfo w15:providerId="AD" w15:userId="S::lalik@trnava.sk::dfa89f5a-a8a6-4400-bd1b-698f470a8d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2"/>
    <w:rsid w:val="000141B5"/>
    <w:rsid w:val="0002637D"/>
    <w:rsid w:val="00031458"/>
    <w:rsid w:val="00034C66"/>
    <w:rsid w:val="00036437"/>
    <w:rsid w:val="00062891"/>
    <w:rsid w:val="00064FD1"/>
    <w:rsid w:val="00073570"/>
    <w:rsid w:val="00075396"/>
    <w:rsid w:val="00077AB9"/>
    <w:rsid w:val="00090D9E"/>
    <w:rsid w:val="00092B1E"/>
    <w:rsid w:val="000B23B0"/>
    <w:rsid w:val="000B55C7"/>
    <w:rsid w:val="000B5B08"/>
    <w:rsid w:val="000B7918"/>
    <w:rsid w:val="000D279D"/>
    <w:rsid w:val="000E0FFC"/>
    <w:rsid w:val="00124EA5"/>
    <w:rsid w:val="001304C9"/>
    <w:rsid w:val="00136AAF"/>
    <w:rsid w:val="0014123D"/>
    <w:rsid w:val="00152B7C"/>
    <w:rsid w:val="00153510"/>
    <w:rsid w:val="00172595"/>
    <w:rsid w:val="00192E2E"/>
    <w:rsid w:val="001A6FDA"/>
    <w:rsid w:val="001B111C"/>
    <w:rsid w:val="001B3C2E"/>
    <w:rsid w:val="001B6F58"/>
    <w:rsid w:val="001C02D3"/>
    <w:rsid w:val="001C4BE4"/>
    <w:rsid w:val="001D7CF8"/>
    <w:rsid w:val="001E3FF7"/>
    <w:rsid w:val="001F3830"/>
    <w:rsid w:val="001F5D09"/>
    <w:rsid w:val="001F5E9A"/>
    <w:rsid w:val="00202D55"/>
    <w:rsid w:val="0020429D"/>
    <w:rsid w:val="0021257D"/>
    <w:rsid w:val="002176A3"/>
    <w:rsid w:val="002277CB"/>
    <w:rsid w:val="00231277"/>
    <w:rsid w:val="002418F4"/>
    <w:rsid w:val="00247598"/>
    <w:rsid w:val="00253448"/>
    <w:rsid w:val="00253EAB"/>
    <w:rsid w:val="00260787"/>
    <w:rsid w:val="00264DB1"/>
    <w:rsid w:val="00283378"/>
    <w:rsid w:val="00285C62"/>
    <w:rsid w:val="002875B0"/>
    <w:rsid w:val="002A785F"/>
    <w:rsid w:val="002B24F3"/>
    <w:rsid w:val="002C6231"/>
    <w:rsid w:val="002E338E"/>
    <w:rsid w:val="002F4B9C"/>
    <w:rsid w:val="002F6344"/>
    <w:rsid w:val="002F6BF3"/>
    <w:rsid w:val="00303723"/>
    <w:rsid w:val="003046B9"/>
    <w:rsid w:val="00307D38"/>
    <w:rsid w:val="00314834"/>
    <w:rsid w:val="003322CA"/>
    <w:rsid w:val="003350DD"/>
    <w:rsid w:val="00340B49"/>
    <w:rsid w:val="00343EA4"/>
    <w:rsid w:val="003450C5"/>
    <w:rsid w:val="003534E4"/>
    <w:rsid w:val="00367DB8"/>
    <w:rsid w:val="003869DD"/>
    <w:rsid w:val="00393AC7"/>
    <w:rsid w:val="003A06CD"/>
    <w:rsid w:val="003A327A"/>
    <w:rsid w:val="003A49EB"/>
    <w:rsid w:val="003A7375"/>
    <w:rsid w:val="003C157E"/>
    <w:rsid w:val="003C2BF0"/>
    <w:rsid w:val="003D26A0"/>
    <w:rsid w:val="003D30E1"/>
    <w:rsid w:val="003D5DDF"/>
    <w:rsid w:val="003D5DFB"/>
    <w:rsid w:val="00405608"/>
    <w:rsid w:val="00421073"/>
    <w:rsid w:val="004411EB"/>
    <w:rsid w:val="00442352"/>
    <w:rsid w:val="00453BC5"/>
    <w:rsid w:val="00463468"/>
    <w:rsid w:val="00463ACE"/>
    <w:rsid w:val="00467655"/>
    <w:rsid w:val="00473E05"/>
    <w:rsid w:val="004761FE"/>
    <w:rsid w:val="0048176A"/>
    <w:rsid w:val="004C6882"/>
    <w:rsid w:val="004D08F5"/>
    <w:rsid w:val="004E136A"/>
    <w:rsid w:val="004F3B89"/>
    <w:rsid w:val="004F7D68"/>
    <w:rsid w:val="00505A72"/>
    <w:rsid w:val="00512BAB"/>
    <w:rsid w:val="00525724"/>
    <w:rsid w:val="00525DD7"/>
    <w:rsid w:val="00531F0D"/>
    <w:rsid w:val="00532D75"/>
    <w:rsid w:val="00534F42"/>
    <w:rsid w:val="00545A5A"/>
    <w:rsid w:val="00550CBC"/>
    <w:rsid w:val="005551AB"/>
    <w:rsid w:val="00555CDF"/>
    <w:rsid w:val="005706F5"/>
    <w:rsid w:val="00575216"/>
    <w:rsid w:val="005769FD"/>
    <w:rsid w:val="00586CE9"/>
    <w:rsid w:val="00586FCB"/>
    <w:rsid w:val="005966C9"/>
    <w:rsid w:val="005A055A"/>
    <w:rsid w:val="005A0E90"/>
    <w:rsid w:val="005A1EAD"/>
    <w:rsid w:val="005A2555"/>
    <w:rsid w:val="005A455C"/>
    <w:rsid w:val="005A6CB7"/>
    <w:rsid w:val="005F56B2"/>
    <w:rsid w:val="0060065E"/>
    <w:rsid w:val="0060264B"/>
    <w:rsid w:val="00622479"/>
    <w:rsid w:val="00622A70"/>
    <w:rsid w:val="00631F59"/>
    <w:rsid w:val="00634927"/>
    <w:rsid w:val="0063493C"/>
    <w:rsid w:val="00643076"/>
    <w:rsid w:val="0064357B"/>
    <w:rsid w:val="00643FF9"/>
    <w:rsid w:val="00653596"/>
    <w:rsid w:val="00664303"/>
    <w:rsid w:val="00670E34"/>
    <w:rsid w:val="00675A92"/>
    <w:rsid w:val="00676FE5"/>
    <w:rsid w:val="0068497D"/>
    <w:rsid w:val="006902F4"/>
    <w:rsid w:val="00692C47"/>
    <w:rsid w:val="006C26C0"/>
    <w:rsid w:val="006C5FAC"/>
    <w:rsid w:val="006F511F"/>
    <w:rsid w:val="00701AA6"/>
    <w:rsid w:val="00703D37"/>
    <w:rsid w:val="0070404A"/>
    <w:rsid w:val="00712159"/>
    <w:rsid w:val="00712ABA"/>
    <w:rsid w:val="00713677"/>
    <w:rsid w:val="007169FD"/>
    <w:rsid w:val="00735075"/>
    <w:rsid w:val="007367E6"/>
    <w:rsid w:val="00740E98"/>
    <w:rsid w:val="00744831"/>
    <w:rsid w:val="00761E13"/>
    <w:rsid w:val="0076293E"/>
    <w:rsid w:val="00774FA5"/>
    <w:rsid w:val="00783778"/>
    <w:rsid w:val="00785ADA"/>
    <w:rsid w:val="00786E83"/>
    <w:rsid w:val="00795674"/>
    <w:rsid w:val="007B2776"/>
    <w:rsid w:val="007C08DD"/>
    <w:rsid w:val="007C1362"/>
    <w:rsid w:val="007D09A5"/>
    <w:rsid w:val="007D3C62"/>
    <w:rsid w:val="007D441A"/>
    <w:rsid w:val="007E0E5C"/>
    <w:rsid w:val="00800391"/>
    <w:rsid w:val="008233D7"/>
    <w:rsid w:val="0083130A"/>
    <w:rsid w:val="00841588"/>
    <w:rsid w:val="00863117"/>
    <w:rsid w:val="00863F13"/>
    <w:rsid w:val="00875AAE"/>
    <w:rsid w:val="00876902"/>
    <w:rsid w:val="00881A60"/>
    <w:rsid w:val="0088307D"/>
    <w:rsid w:val="008A187F"/>
    <w:rsid w:val="008B4791"/>
    <w:rsid w:val="008B5B61"/>
    <w:rsid w:val="008D37F7"/>
    <w:rsid w:val="008E3593"/>
    <w:rsid w:val="008E4B50"/>
    <w:rsid w:val="008F3A1D"/>
    <w:rsid w:val="008F3F67"/>
    <w:rsid w:val="008F7234"/>
    <w:rsid w:val="008F746D"/>
    <w:rsid w:val="00902C48"/>
    <w:rsid w:val="00903A59"/>
    <w:rsid w:val="00911AC7"/>
    <w:rsid w:val="0091585A"/>
    <w:rsid w:val="0095192A"/>
    <w:rsid w:val="00962252"/>
    <w:rsid w:val="00976C10"/>
    <w:rsid w:val="00982D16"/>
    <w:rsid w:val="00983CA2"/>
    <w:rsid w:val="00994227"/>
    <w:rsid w:val="009A7564"/>
    <w:rsid w:val="009B0733"/>
    <w:rsid w:val="009B1834"/>
    <w:rsid w:val="009E156E"/>
    <w:rsid w:val="00A176CA"/>
    <w:rsid w:val="00A21DA9"/>
    <w:rsid w:val="00A37523"/>
    <w:rsid w:val="00A4221A"/>
    <w:rsid w:val="00A46F52"/>
    <w:rsid w:val="00A52DFE"/>
    <w:rsid w:val="00A57865"/>
    <w:rsid w:val="00A71985"/>
    <w:rsid w:val="00A72CA2"/>
    <w:rsid w:val="00A91AE8"/>
    <w:rsid w:val="00A94330"/>
    <w:rsid w:val="00AA2A5B"/>
    <w:rsid w:val="00AB2655"/>
    <w:rsid w:val="00AB2A57"/>
    <w:rsid w:val="00AB308F"/>
    <w:rsid w:val="00AB7783"/>
    <w:rsid w:val="00AD19C2"/>
    <w:rsid w:val="00AD29C9"/>
    <w:rsid w:val="00AD4930"/>
    <w:rsid w:val="00AE1F15"/>
    <w:rsid w:val="00AF32AC"/>
    <w:rsid w:val="00AF7EC8"/>
    <w:rsid w:val="00B077A6"/>
    <w:rsid w:val="00B116CB"/>
    <w:rsid w:val="00B258D4"/>
    <w:rsid w:val="00B273E3"/>
    <w:rsid w:val="00B364DB"/>
    <w:rsid w:val="00B55DC4"/>
    <w:rsid w:val="00B578B9"/>
    <w:rsid w:val="00B91A81"/>
    <w:rsid w:val="00BE1245"/>
    <w:rsid w:val="00BE2E6E"/>
    <w:rsid w:val="00BE305C"/>
    <w:rsid w:val="00BE71CA"/>
    <w:rsid w:val="00BF262E"/>
    <w:rsid w:val="00BF32F9"/>
    <w:rsid w:val="00BF49A0"/>
    <w:rsid w:val="00BF4A1E"/>
    <w:rsid w:val="00BF6292"/>
    <w:rsid w:val="00C0238C"/>
    <w:rsid w:val="00C11E85"/>
    <w:rsid w:val="00C17082"/>
    <w:rsid w:val="00C17384"/>
    <w:rsid w:val="00C2277E"/>
    <w:rsid w:val="00C32A59"/>
    <w:rsid w:val="00C330F2"/>
    <w:rsid w:val="00C36830"/>
    <w:rsid w:val="00C37D33"/>
    <w:rsid w:val="00C4159E"/>
    <w:rsid w:val="00C47ED5"/>
    <w:rsid w:val="00C57B8A"/>
    <w:rsid w:val="00C66F85"/>
    <w:rsid w:val="00C866CD"/>
    <w:rsid w:val="00C94479"/>
    <w:rsid w:val="00CB0DEB"/>
    <w:rsid w:val="00CC3C6E"/>
    <w:rsid w:val="00CE0E07"/>
    <w:rsid w:val="00CF4A77"/>
    <w:rsid w:val="00D0082D"/>
    <w:rsid w:val="00D05AE6"/>
    <w:rsid w:val="00D117F9"/>
    <w:rsid w:val="00D20911"/>
    <w:rsid w:val="00D20C86"/>
    <w:rsid w:val="00D22D14"/>
    <w:rsid w:val="00D25E9F"/>
    <w:rsid w:val="00D413D2"/>
    <w:rsid w:val="00D42EFA"/>
    <w:rsid w:val="00D53094"/>
    <w:rsid w:val="00D72001"/>
    <w:rsid w:val="00D85480"/>
    <w:rsid w:val="00D92AD4"/>
    <w:rsid w:val="00DA6702"/>
    <w:rsid w:val="00DE0AF3"/>
    <w:rsid w:val="00DE2B43"/>
    <w:rsid w:val="00DE4C29"/>
    <w:rsid w:val="00E13D1B"/>
    <w:rsid w:val="00E26195"/>
    <w:rsid w:val="00E3602A"/>
    <w:rsid w:val="00E365F9"/>
    <w:rsid w:val="00E36B3C"/>
    <w:rsid w:val="00E3750C"/>
    <w:rsid w:val="00E4456E"/>
    <w:rsid w:val="00E469D1"/>
    <w:rsid w:val="00E515CF"/>
    <w:rsid w:val="00E6278A"/>
    <w:rsid w:val="00E75636"/>
    <w:rsid w:val="00E80E1B"/>
    <w:rsid w:val="00E81F38"/>
    <w:rsid w:val="00E856DA"/>
    <w:rsid w:val="00E91A42"/>
    <w:rsid w:val="00E94CC3"/>
    <w:rsid w:val="00EA26A6"/>
    <w:rsid w:val="00EB19EF"/>
    <w:rsid w:val="00EB4F89"/>
    <w:rsid w:val="00EB6BD8"/>
    <w:rsid w:val="00EC11C1"/>
    <w:rsid w:val="00ED2900"/>
    <w:rsid w:val="00ED5511"/>
    <w:rsid w:val="00ED5A71"/>
    <w:rsid w:val="00F1497A"/>
    <w:rsid w:val="00F21404"/>
    <w:rsid w:val="00F24543"/>
    <w:rsid w:val="00F42F6B"/>
    <w:rsid w:val="00F51972"/>
    <w:rsid w:val="00F54728"/>
    <w:rsid w:val="00F650BA"/>
    <w:rsid w:val="00F75F3C"/>
    <w:rsid w:val="00F82699"/>
    <w:rsid w:val="00F96E83"/>
    <w:rsid w:val="00FB519B"/>
    <w:rsid w:val="00FB7DC6"/>
    <w:rsid w:val="00FC6867"/>
    <w:rsid w:val="00FC7E1A"/>
    <w:rsid w:val="00FD3743"/>
    <w:rsid w:val="00FD674E"/>
    <w:rsid w:val="00FD6977"/>
    <w:rsid w:val="00FE2D95"/>
    <w:rsid w:val="00FE4468"/>
    <w:rsid w:val="0ACA684E"/>
    <w:rsid w:val="135DB6F2"/>
    <w:rsid w:val="2FA18DEF"/>
    <w:rsid w:val="3EB685D9"/>
    <w:rsid w:val="4D977375"/>
    <w:rsid w:val="63E15C01"/>
    <w:rsid w:val="67947DCE"/>
    <w:rsid w:val="6CEE8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06B70A"/>
  <w15:docId w15:val="{BDDAED24-6E5B-481C-8B7B-2BD1B5E9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55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E0E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0E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0E0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0E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0E0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customStyle="1" w:styleId="Tabukasmriekou1svetlzvraznenie11">
    <w:name w:val="Tabuľka s mriežkou 1 – svetlá – zvýraznenie 11"/>
    <w:basedOn w:val="Normlnatabu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7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02D6-017B-45AC-9E79-2CFD7E50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6</cp:revision>
  <cp:lastPrinted>2022-05-12T10:54:00Z</cp:lastPrinted>
  <dcterms:created xsi:type="dcterms:W3CDTF">2022-05-26T07:07:00Z</dcterms:created>
  <dcterms:modified xsi:type="dcterms:W3CDTF">2022-06-21T06:56:00Z</dcterms:modified>
</cp:coreProperties>
</file>